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r w:rsidR="007411DF" w:rsidRPr="00517659" w14:paraId="5B5E5420" w14:textId="77777777" w:rsidTr="00B610FC">
        <w:trPr>
          <w:jc w:val="center"/>
        </w:trPr>
        <w:tc>
          <w:tcPr>
            <w:tcW w:w="579" w:type="dxa"/>
            <w:gridSpan w:val="2"/>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gridSpan w:val="8"/>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gridSpan w:val="4"/>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5"/>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gridSpan w:val="4"/>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B610FC">
        <w:tblPrEx>
          <w:tblCellMar>
            <w:left w:w="70" w:type="dxa"/>
            <w:right w:w="70" w:type="dxa"/>
          </w:tblCellMar>
          <w:tblLook w:val="0000" w:firstRow="0" w:lastRow="0" w:firstColumn="0" w:lastColumn="0" w:noHBand="0" w:noVBand="0"/>
        </w:tblPrEx>
        <w:trPr>
          <w:trHeight w:val="720"/>
          <w:jc w:val="center"/>
        </w:trPr>
        <w:tc>
          <w:tcPr>
            <w:tcW w:w="579" w:type="dxa"/>
            <w:gridSpan w:val="2"/>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gridSpan w:val="8"/>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670D01"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gridSpan w:val="4"/>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B610FC">
        <w:tblPrEx>
          <w:tblCellMar>
            <w:left w:w="70" w:type="dxa"/>
            <w:right w:w="70" w:type="dxa"/>
          </w:tblCellMar>
          <w:tblLook w:val="0000" w:firstRow="0" w:lastRow="0" w:firstColumn="0" w:lastColumn="0" w:noHBand="0" w:noVBand="0"/>
        </w:tblPrEx>
        <w:trPr>
          <w:trHeight w:val="572"/>
          <w:jc w:val="center"/>
        </w:trPr>
        <w:tc>
          <w:tcPr>
            <w:tcW w:w="579" w:type="dxa"/>
            <w:gridSpan w:val="2"/>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gridSpan w:val="8"/>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670D01"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gridSpan w:val="5"/>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gridSpan w:val="4"/>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B610FC">
        <w:tblPrEx>
          <w:tblCellMar>
            <w:left w:w="70" w:type="dxa"/>
            <w:right w:w="70" w:type="dxa"/>
          </w:tblCellMar>
          <w:tblLook w:val="0000" w:firstRow="0" w:lastRow="0" w:firstColumn="0" w:lastColumn="0" w:noHBand="0" w:noVBand="0"/>
        </w:tblPrEx>
        <w:trPr>
          <w:trHeight w:val="650"/>
          <w:jc w:val="center"/>
        </w:trPr>
        <w:tc>
          <w:tcPr>
            <w:tcW w:w="579" w:type="dxa"/>
            <w:gridSpan w:val="2"/>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gridSpan w:val="8"/>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2A6AF436" w14:textId="77777777" w:rsidR="0059399A" w:rsidRPr="0059399A" w:rsidRDefault="00670D01"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B610FC">
        <w:tblPrEx>
          <w:tblCellMar>
            <w:left w:w="70" w:type="dxa"/>
            <w:right w:w="70" w:type="dxa"/>
          </w:tblCellMar>
          <w:tblLook w:val="0000" w:firstRow="0" w:lastRow="0" w:firstColumn="0" w:lastColumn="0" w:noHBand="0" w:noVBand="0"/>
        </w:tblPrEx>
        <w:trPr>
          <w:trHeight w:val="635"/>
          <w:jc w:val="center"/>
        </w:trPr>
        <w:tc>
          <w:tcPr>
            <w:tcW w:w="579" w:type="dxa"/>
            <w:gridSpan w:val="2"/>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gridSpan w:val="8"/>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669F1F4E" w14:textId="77777777" w:rsidR="0059399A" w:rsidRPr="0059399A" w:rsidRDefault="00670D01"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gridSpan w:val="4"/>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5"/>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9"/>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gridSpan w:val="4"/>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5"/>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9"/>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5"/>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4"/>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gridSpan w:val="4"/>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3"/>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5"/>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670D01"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gridSpan w:val="3"/>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5"/>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670D01"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gridSpan w:val="4"/>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gridSpan w:val="3"/>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5"/>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571B049" w14:textId="77777777" w:rsidR="007411DF" w:rsidRPr="0059399A" w:rsidRDefault="00670D01"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gridSpan w:val="3"/>
            <w:vAlign w:val="center"/>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6"/>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5"/>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7"/>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6"/>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w:t>
            </w:r>
            <w:r w:rsidRPr="00CD1379">
              <w:rPr>
                <w:rFonts w:ascii="Arial" w:hAnsi="Arial" w:cs="Arial"/>
                <w:sz w:val="19"/>
                <w:szCs w:val="19"/>
              </w:rPr>
              <w:lastRenderedPageBreak/>
              <w:t>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 xml:space="preserve">Administratívna a prevádzková </w:t>
                </w:r>
                <w:r>
                  <w:rPr>
                    <w:rFonts w:ascii="Arial" w:hAnsi="Arial" w:cs="Arial"/>
                    <w:sz w:val="19"/>
                    <w:szCs w:val="19"/>
                  </w:rPr>
                  <w:lastRenderedPageBreak/>
                  <w:t>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5"/>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7"/>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gridSpan w:val="5"/>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3"/>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5"/>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gridSpan w:val="2"/>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5"/>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670D01"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gridSpan w:val="2"/>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gridSpan w:val="5"/>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384B5A8B" w14:textId="77777777" w:rsidR="008509C4" w:rsidRPr="0059399A" w:rsidRDefault="00670D01"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gridSpan w:val="2"/>
            <w:vAlign w:val="center"/>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5"/>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gridSpan w:val="5"/>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8"/>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5"/>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gridSpan w:val="5"/>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8"/>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gridSpan w:val="3"/>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7"/>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gridSpan w:val="5"/>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gridSpan w:val="4"/>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gridSpan w:val="4"/>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gridSpan w:val="3"/>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7"/>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gridSpan w:val="5"/>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670D01"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gridSpan w:val="4"/>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gridSpan w:val="4"/>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1F5F8E">
        <w:trPr>
          <w:gridAfter w:val="1"/>
          <w:wAfter w:w="38" w:type="dxa"/>
          <w:jc w:val="center"/>
        </w:trPr>
        <w:tc>
          <w:tcPr>
            <w:tcW w:w="9747" w:type="dxa"/>
            <w:gridSpan w:val="23"/>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gridAfter w:val="1"/>
          <w:wAfter w:w="38" w:type="dxa"/>
          <w:jc w:val="center"/>
        </w:trPr>
        <w:tc>
          <w:tcPr>
            <w:tcW w:w="3103" w:type="dxa"/>
            <w:gridSpan w:val="8"/>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11"/>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gridSpan w:val="4"/>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gridAfter w:val="1"/>
          <w:wAfter w:w="38" w:type="dxa"/>
          <w:jc w:val="center"/>
        </w:trPr>
        <w:tc>
          <w:tcPr>
            <w:tcW w:w="3103" w:type="dxa"/>
            <w:gridSpan w:val="8"/>
          </w:tcPr>
          <w:p w14:paraId="35638BC5" w14:textId="77777777" w:rsidR="00D8591E" w:rsidRPr="0059399A" w:rsidRDefault="00D8591E" w:rsidP="001F5F8E">
            <w:pPr>
              <w:rPr>
                <w:rFonts w:ascii="Arial" w:hAnsi="Arial" w:cs="Arial"/>
                <w:sz w:val="19"/>
                <w:szCs w:val="19"/>
              </w:rPr>
            </w:pPr>
          </w:p>
        </w:tc>
        <w:tc>
          <w:tcPr>
            <w:tcW w:w="2853" w:type="dxa"/>
            <w:gridSpan w:val="11"/>
          </w:tcPr>
          <w:p w14:paraId="46F5D770" w14:textId="77777777" w:rsidR="00D8591E" w:rsidRPr="0059399A" w:rsidRDefault="00D8591E" w:rsidP="001F5F8E">
            <w:pPr>
              <w:rPr>
                <w:rFonts w:ascii="Arial" w:hAnsi="Arial" w:cs="Arial"/>
                <w:sz w:val="19"/>
                <w:szCs w:val="19"/>
              </w:rPr>
            </w:pPr>
          </w:p>
        </w:tc>
        <w:tc>
          <w:tcPr>
            <w:tcW w:w="3791" w:type="dxa"/>
            <w:gridSpan w:val="4"/>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gridAfter w:val="1"/>
          <w:wAfter w:w="38" w:type="dxa"/>
          <w:jc w:val="center"/>
        </w:trPr>
        <w:tc>
          <w:tcPr>
            <w:tcW w:w="5597" w:type="dxa"/>
            <w:gridSpan w:val="18"/>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5"/>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gridAfter w:val="1"/>
          <w:wAfter w:w="38" w:type="dxa"/>
          <w:jc w:val="center"/>
        </w:trPr>
        <w:tc>
          <w:tcPr>
            <w:tcW w:w="9747" w:type="dxa"/>
            <w:gridSpan w:val="23"/>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gridAfter w:val="1"/>
          <w:wAfter w:w="38" w:type="dxa"/>
          <w:jc w:val="center"/>
        </w:trPr>
        <w:tc>
          <w:tcPr>
            <w:tcW w:w="9747" w:type="dxa"/>
            <w:gridSpan w:val="23"/>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gridAfter w:val="1"/>
          <w:wAfter w:w="38" w:type="dxa"/>
          <w:jc w:val="center"/>
        </w:trPr>
        <w:tc>
          <w:tcPr>
            <w:tcW w:w="9747" w:type="dxa"/>
            <w:gridSpan w:val="23"/>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gridAfter w:val="1"/>
          <w:wAfter w:w="38" w:type="dxa"/>
          <w:jc w:val="center"/>
        </w:trPr>
        <w:tc>
          <w:tcPr>
            <w:tcW w:w="3754" w:type="dxa"/>
            <w:gridSpan w:val="9"/>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14"/>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gridAfter w:val="1"/>
          <w:wAfter w:w="38" w:type="dxa"/>
          <w:jc w:val="center"/>
        </w:trPr>
        <w:tc>
          <w:tcPr>
            <w:tcW w:w="3754" w:type="dxa"/>
            <w:gridSpan w:val="9"/>
            <w:shd w:val="clear" w:color="auto" w:fill="B2A1C7" w:themeFill="accent4" w:themeFillTint="99"/>
          </w:tcPr>
          <w:p w14:paraId="04230443" w14:textId="3F47328C" w:rsidR="00D8591E" w:rsidRPr="0059399A" w:rsidRDefault="00D8591E" w:rsidP="001A667B">
            <w:pPr>
              <w:rPr>
                <w:rFonts w:ascii="Arial" w:hAnsi="Arial" w:cs="Arial"/>
                <w:sz w:val="19"/>
                <w:szCs w:val="19"/>
              </w:rPr>
            </w:pPr>
            <w:r w:rsidRPr="0059399A">
              <w:rPr>
                <w:rFonts w:ascii="Arial" w:hAnsi="Arial" w:cs="Arial"/>
                <w:b/>
                <w:sz w:val="19"/>
                <w:szCs w:val="19"/>
              </w:rPr>
              <w:t>Navrhovaná výška NFP</w:t>
            </w:r>
            <w:del w:id="0" w:author="Milan Matovič" w:date="2017-10-31T14:33:00Z">
              <w:r w:rsidRPr="0059399A" w:rsidDel="001A667B">
                <w:rPr>
                  <w:rStyle w:val="Odkaznapoznmkupodiarou"/>
                  <w:rFonts w:ascii="Arial" w:hAnsi="Arial" w:cs="Arial"/>
                  <w:b/>
                  <w:sz w:val="19"/>
                  <w:szCs w:val="19"/>
                </w:rPr>
                <w:footnoteReference w:id="11"/>
              </w:r>
            </w:del>
            <w:r w:rsidRPr="0059399A">
              <w:rPr>
                <w:rFonts w:ascii="Arial" w:hAnsi="Arial" w:cs="Arial"/>
                <w:b/>
                <w:sz w:val="19"/>
                <w:szCs w:val="19"/>
              </w:rPr>
              <w:t>:</w:t>
            </w:r>
          </w:p>
        </w:tc>
        <w:tc>
          <w:tcPr>
            <w:tcW w:w="5993" w:type="dxa"/>
            <w:gridSpan w:val="14"/>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gridAfter w:val="1"/>
          <w:wAfter w:w="38" w:type="dxa"/>
          <w:jc w:val="center"/>
        </w:trPr>
        <w:tc>
          <w:tcPr>
            <w:tcW w:w="3754" w:type="dxa"/>
            <w:gridSpan w:val="9"/>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14"/>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gridAfter w:val="1"/>
          <w:wAfter w:w="38" w:type="dxa"/>
          <w:jc w:val="center"/>
        </w:trPr>
        <w:tc>
          <w:tcPr>
            <w:tcW w:w="9747" w:type="dxa"/>
            <w:gridSpan w:val="23"/>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gridAfter w:val="1"/>
          <w:wAfter w:w="38" w:type="dxa"/>
          <w:jc w:val="center"/>
        </w:trPr>
        <w:tc>
          <w:tcPr>
            <w:tcW w:w="3754" w:type="dxa"/>
            <w:gridSpan w:val="9"/>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lastRenderedPageBreak/>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14"/>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gridAfter w:val="1"/>
          <w:wAfter w:w="38" w:type="dxa"/>
          <w:jc w:val="center"/>
        </w:trPr>
        <w:tc>
          <w:tcPr>
            <w:tcW w:w="3754" w:type="dxa"/>
            <w:gridSpan w:val="9"/>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gridAfter w:val="1"/>
          <w:wAfter w:w="38" w:type="dxa"/>
          <w:jc w:val="center"/>
        </w:trPr>
        <w:tc>
          <w:tcPr>
            <w:tcW w:w="3754" w:type="dxa"/>
            <w:gridSpan w:val="9"/>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gridAfter w:val="1"/>
          <w:wAfter w:w="38" w:type="dxa"/>
          <w:jc w:val="center"/>
        </w:trPr>
        <w:tc>
          <w:tcPr>
            <w:tcW w:w="9747" w:type="dxa"/>
            <w:gridSpan w:val="23"/>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gridAfter w:val="1"/>
          <w:wAfter w:w="38" w:type="dxa"/>
          <w:jc w:val="center"/>
        </w:trPr>
        <w:tc>
          <w:tcPr>
            <w:tcW w:w="3754" w:type="dxa"/>
            <w:gridSpan w:val="9"/>
            <w:shd w:val="clear" w:color="auto" w:fill="B2A1C7" w:themeFill="accent4" w:themeFillTint="99"/>
          </w:tcPr>
          <w:p w14:paraId="2FDCFB0E" w14:textId="57EDBBCC"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4"/>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5"/>
            </w:r>
            <w:ins w:id="10" w:author="Miruška Hrabčáková" w:date="2017-11-03T09:07:00Z">
              <w:r w:rsidR="00A569F0">
                <w:rPr>
                  <w:rFonts w:ascii="Arial" w:hAnsi="Arial" w:cs="Arial"/>
                  <w:sz w:val="19"/>
                  <w:szCs w:val="19"/>
                  <w:vertAlign w:val="superscript"/>
                </w:rPr>
                <w:t>,</w:t>
              </w:r>
              <w:r w:rsidR="00A569F0" w:rsidRPr="00EA2C9A">
                <w:rPr>
                  <w:rFonts w:ascii="Arial" w:hAnsi="Arial" w:cs="Arial"/>
                  <w:sz w:val="19"/>
                  <w:szCs w:val="19"/>
                  <w:vertAlign w:val="superscript"/>
                </w:rPr>
                <w:footnoteReference w:id="16"/>
              </w:r>
            </w:ins>
            <w:r w:rsidRPr="0059399A">
              <w:rPr>
                <w:rFonts w:ascii="Arial" w:hAnsi="Arial" w:cs="Arial"/>
                <w:sz w:val="19"/>
                <w:szCs w:val="19"/>
              </w:rPr>
              <w:t>:</w:t>
            </w:r>
          </w:p>
        </w:tc>
        <w:tc>
          <w:tcPr>
            <w:tcW w:w="5993" w:type="dxa"/>
            <w:gridSpan w:val="14"/>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gridAfter w:val="1"/>
          <w:wAfter w:w="38" w:type="dxa"/>
          <w:jc w:val="center"/>
        </w:trPr>
        <w:tc>
          <w:tcPr>
            <w:tcW w:w="3754" w:type="dxa"/>
            <w:gridSpan w:val="9"/>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gridAfter w:val="1"/>
          <w:wAfter w:w="38" w:type="dxa"/>
          <w:jc w:val="center"/>
        </w:trPr>
        <w:tc>
          <w:tcPr>
            <w:tcW w:w="3754" w:type="dxa"/>
            <w:gridSpan w:val="9"/>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gridAfter w:val="1"/>
          <w:wAfter w:w="38" w:type="dxa"/>
          <w:jc w:val="center"/>
        </w:trPr>
        <w:tc>
          <w:tcPr>
            <w:tcW w:w="3754" w:type="dxa"/>
            <w:gridSpan w:val="9"/>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gridAfter w:val="1"/>
          <w:wAfter w:w="38" w:type="dxa"/>
          <w:jc w:val="center"/>
        </w:trPr>
        <w:tc>
          <w:tcPr>
            <w:tcW w:w="3754" w:type="dxa"/>
            <w:gridSpan w:val="9"/>
            <w:shd w:val="clear" w:color="auto" w:fill="B2A1C7" w:themeFill="accent4" w:themeFillTint="99"/>
          </w:tcPr>
          <w:p w14:paraId="0DD987B1" w14:textId="7812A674" w:rsidR="00D8591E" w:rsidRPr="00EA2C9A" w:rsidRDefault="00D8591E" w:rsidP="00A569F0">
            <w:pPr>
              <w:rPr>
                <w:rFonts w:ascii="Arial" w:hAnsi="Arial" w:cs="Arial"/>
                <w:sz w:val="19"/>
                <w:szCs w:val="19"/>
              </w:rPr>
            </w:pPr>
            <w:r w:rsidRPr="00EA2C9A">
              <w:rPr>
                <w:rFonts w:ascii="Arial" w:hAnsi="Arial" w:cs="Arial"/>
                <w:sz w:val="19"/>
                <w:szCs w:val="19"/>
              </w:rPr>
              <w:t>Vypracoval (zástupca gestora HP alebo ním poverená osoba</w:t>
            </w:r>
            <w:ins w:id="14" w:author="Miruška Hrabčáková" w:date="2017-11-03T09:08:00Z">
              <w:r w:rsidR="00A569F0">
                <w:rPr>
                  <w:rFonts w:ascii="Arial" w:hAnsi="Arial" w:cs="Arial"/>
                  <w:sz w:val="19"/>
                  <w:szCs w:val="19"/>
                  <w:vertAlign w:val="superscript"/>
                </w:rPr>
                <w:t>16,17</w:t>
              </w:r>
            </w:ins>
            <w:del w:id="15" w:author="Miruška Hrabčáková" w:date="2017-11-03T09:08:00Z">
              <w:r w:rsidRPr="00EA2C9A" w:rsidDel="00A569F0">
                <w:rPr>
                  <w:rStyle w:val="Odkaznapoznmkupodiarou"/>
                  <w:rFonts w:ascii="Arial" w:hAnsi="Arial" w:cs="Arial"/>
                  <w:sz w:val="19"/>
                  <w:szCs w:val="19"/>
                </w:rPr>
                <w:footnoteReference w:id="17"/>
              </w:r>
              <w:r w:rsidR="00EA2C9A" w:rsidRPr="00EA2C9A" w:rsidDel="00A569F0">
                <w:rPr>
                  <w:rFonts w:ascii="Arial" w:hAnsi="Arial" w:cs="Arial"/>
                  <w:sz w:val="19"/>
                  <w:szCs w:val="19"/>
                  <w:vertAlign w:val="superscript"/>
                </w:rPr>
                <w:delText xml:space="preserve">, </w:delText>
              </w:r>
              <w:r w:rsidR="00EA2C9A" w:rsidRPr="00EA2C9A" w:rsidDel="00A569F0">
                <w:rPr>
                  <w:rFonts w:ascii="Arial" w:hAnsi="Arial" w:cs="Arial"/>
                  <w:sz w:val="19"/>
                  <w:szCs w:val="19"/>
                  <w:vertAlign w:val="superscript"/>
                </w:rPr>
                <w:footnoteReference w:id="18"/>
              </w:r>
              <w:r w:rsidR="00EA2C9A" w:rsidRPr="00EA2C9A" w:rsidDel="00A569F0">
                <w:rPr>
                  <w:rFonts w:ascii="Arial" w:hAnsi="Arial" w:cs="Arial"/>
                  <w:sz w:val="19"/>
                  <w:szCs w:val="19"/>
                  <w:vertAlign w:val="superscript"/>
                </w:rPr>
                <w:delText xml:space="preserve">, </w:delText>
              </w:r>
              <w:r w:rsidR="00EA2C9A" w:rsidRPr="00EA2C9A" w:rsidDel="00A569F0">
                <w:rPr>
                  <w:rFonts w:ascii="Arial" w:hAnsi="Arial" w:cs="Arial"/>
                  <w:sz w:val="19"/>
                  <w:szCs w:val="19"/>
                  <w:vertAlign w:val="superscript"/>
                </w:rPr>
                <w:footnoteReference w:id="19"/>
              </w:r>
            </w:del>
            <w:r w:rsidRPr="00EA2C9A">
              <w:rPr>
                <w:rFonts w:ascii="Arial" w:hAnsi="Arial" w:cs="Arial"/>
                <w:sz w:val="19"/>
                <w:szCs w:val="19"/>
              </w:rPr>
              <w:t>):</w:t>
            </w:r>
          </w:p>
        </w:tc>
        <w:tc>
          <w:tcPr>
            <w:tcW w:w="5993" w:type="dxa"/>
            <w:gridSpan w:val="14"/>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gridAfter w:val="1"/>
          <w:wAfter w:w="38" w:type="dxa"/>
          <w:jc w:val="center"/>
        </w:trPr>
        <w:tc>
          <w:tcPr>
            <w:tcW w:w="3754" w:type="dxa"/>
            <w:gridSpan w:val="9"/>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14"/>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gridAfter w:val="1"/>
          <w:wAfter w:w="38" w:type="dxa"/>
          <w:jc w:val="center"/>
        </w:trPr>
        <w:tc>
          <w:tcPr>
            <w:tcW w:w="3754" w:type="dxa"/>
            <w:gridSpan w:val="9"/>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14"/>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gridAfter w:val="1"/>
          <w:wAfter w:w="38" w:type="dxa"/>
          <w:jc w:val="center"/>
        </w:trPr>
        <w:tc>
          <w:tcPr>
            <w:tcW w:w="3754" w:type="dxa"/>
            <w:gridSpan w:val="9"/>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gridAfter w:val="1"/>
          <w:wAfter w:w="38" w:type="dxa"/>
          <w:jc w:val="center"/>
        </w:trPr>
        <w:tc>
          <w:tcPr>
            <w:tcW w:w="3754" w:type="dxa"/>
            <w:gridSpan w:val="9"/>
            <w:shd w:val="clear" w:color="auto" w:fill="B2A1C7" w:themeFill="accent4" w:themeFillTint="99"/>
          </w:tcPr>
          <w:p w14:paraId="14A46ADB" w14:textId="5EA9AE81" w:rsidR="00D8591E" w:rsidRPr="0059399A" w:rsidRDefault="00D8591E" w:rsidP="00A569F0">
            <w:pPr>
              <w:rPr>
                <w:rFonts w:ascii="Arial" w:hAnsi="Arial" w:cs="Arial"/>
                <w:sz w:val="19"/>
                <w:szCs w:val="19"/>
              </w:rPr>
            </w:pPr>
            <w:r w:rsidRPr="0059399A">
              <w:rPr>
                <w:rFonts w:ascii="Arial" w:hAnsi="Arial" w:cs="Arial"/>
                <w:sz w:val="19"/>
                <w:szCs w:val="19"/>
              </w:rPr>
              <w:t>Výsledky odborného hodnotenia zadal</w:t>
            </w:r>
            <w:del w:id="22" w:author="Miruška Hrabčáková" w:date="2017-11-03T09:08:00Z">
              <w:r w:rsidRPr="0059399A" w:rsidDel="00A569F0">
                <w:rPr>
                  <w:rStyle w:val="Odkaznapoznmkupodiarou"/>
                  <w:rFonts w:ascii="Arial" w:hAnsi="Arial" w:cs="Arial"/>
                  <w:sz w:val="19"/>
                  <w:szCs w:val="19"/>
                </w:rPr>
                <w:footnoteReference w:id="20"/>
              </w:r>
            </w:del>
            <w:ins w:id="25" w:author="Miruška Hrabčáková" w:date="2017-11-03T09:09:00Z">
              <w:r w:rsidR="00A569F0">
                <w:rPr>
                  <w:rFonts w:ascii="Arial" w:hAnsi="Arial" w:cs="Arial"/>
                  <w:sz w:val="19"/>
                  <w:szCs w:val="19"/>
                  <w:vertAlign w:val="superscript"/>
                </w:rPr>
                <w:t>18</w:t>
              </w:r>
            </w:ins>
            <w:r w:rsidRPr="0059399A">
              <w:rPr>
                <w:rFonts w:ascii="Arial" w:hAnsi="Arial" w:cs="Arial"/>
                <w:sz w:val="19"/>
                <w:szCs w:val="19"/>
              </w:rPr>
              <w:t>:</w:t>
            </w:r>
          </w:p>
        </w:tc>
        <w:tc>
          <w:tcPr>
            <w:tcW w:w="5993" w:type="dxa"/>
            <w:gridSpan w:val="14"/>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gridAfter w:val="1"/>
          <w:wAfter w:w="38" w:type="dxa"/>
          <w:jc w:val="center"/>
        </w:trPr>
        <w:tc>
          <w:tcPr>
            <w:tcW w:w="3754" w:type="dxa"/>
            <w:gridSpan w:val="9"/>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gridAfter w:val="1"/>
          <w:wAfter w:w="38" w:type="dxa"/>
          <w:trHeight w:val="212"/>
          <w:jc w:val="center"/>
        </w:trPr>
        <w:tc>
          <w:tcPr>
            <w:tcW w:w="3754" w:type="dxa"/>
            <w:gridSpan w:val="9"/>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gridAfter w:val="1"/>
          <w:wAfter w:w="38" w:type="dxa"/>
          <w:trHeight w:val="13"/>
          <w:jc w:val="center"/>
        </w:trPr>
        <w:tc>
          <w:tcPr>
            <w:tcW w:w="3754" w:type="dxa"/>
            <w:gridSpan w:val="9"/>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14"/>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gridAfter w:val="1"/>
          <w:wAfter w:w="38" w:type="dxa"/>
          <w:jc w:val="center"/>
        </w:trPr>
        <w:tc>
          <w:tcPr>
            <w:tcW w:w="9747" w:type="dxa"/>
            <w:gridSpan w:val="23"/>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gridAfter w:val="1"/>
          <w:wAfter w:w="38" w:type="dxa"/>
          <w:jc w:val="center"/>
        </w:trPr>
        <w:tc>
          <w:tcPr>
            <w:tcW w:w="3754" w:type="dxa"/>
            <w:gridSpan w:val="9"/>
            <w:shd w:val="clear" w:color="auto" w:fill="B2A1C7" w:themeFill="accent4" w:themeFillTint="99"/>
          </w:tcPr>
          <w:p w14:paraId="5CEFC812" w14:textId="21346F64" w:rsidR="00D8591E" w:rsidRPr="0059399A" w:rsidRDefault="00D8591E" w:rsidP="00A569F0">
            <w:pPr>
              <w:rPr>
                <w:rFonts w:ascii="Arial" w:hAnsi="Arial" w:cs="Arial"/>
                <w:sz w:val="19"/>
                <w:szCs w:val="19"/>
              </w:rPr>
            </w:pPr>
            <w:r w:rsidRPr="0059399A">
              <w:rPr>
                <w:rFonts w:ascii="Arial" w:hAnsi="Arial" w:cs="Arial"/>
                <w:sz w:val="19"/>
                <w:szCs w:val="19"/>
              </w:rPr>
              <w:t>Odborné hodnotenie za RO overil</w:t>
            </w:r>
            <w:del w:id="26" w:author="Miruška Hrabčáková" w:date="2017-11-03T09:10:00Z">
              <w:r w:rsidRPr="0059399A" w:rsidDel="00A569F0">
                <w:rPr>
                  <w:rStyle w:val="Odkaznapoznmkupodiarou"/>
                  <w:rFonts w:ascii="Arial" w:hAnsi="Arial" w:cs="Arial"/>
                  <w:sz w:val="19"/>
                  <w:szCs w:val="19"/>
                </w:rPr>
                <w:footnoteReference w:id="21"/>
              </w:r>
            </w:del>
            <w:ins w:id="28" w:author="Miruška Hrabčáková" w:date="2017-11-03T09:10:00Z">
              <w:r w:rsidR="00A569F0">
                <w:rPr>
                  <w:rFonts w:ascii="Arial" w:hAnsi="Arial" w:cs="Arial"/>
                  <w:sz w:val="19"/>
                  <w:szCs w:val="19"/>
                  <w:vertAlign w:val="superscript"/>
                </w:rPr>
                <w:t>19</w:t>
              </w:r>
            </w:ins>
            <w:r w:rsidRPr="0059399A">
              <w:rPr>
                <w:rFonts w:ascii="Arial" w:hAnsi="Arial" w:cs="Arial"/>
                <w:sz w:val="19"/>
                <w:szCs w:val="19"/>
              </w:rPr>
              <w:t>:</w:t>
            </w:r>
          </w:p>
        </w:tc>
        <w:tc>
          <w:tcPr>
            <w:tcW w:w="5993" w:type="dxa"/>
            <w:gridSpan w:val="14"/>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gridAfter w:val="1"/>
          <w:wAfter w:w="38" w:type="dxa"/>
          <w:jc w:val="center"/>
        </w:trPr>
        <w:tc>
          <w:tcPr>
            <w:tcW w:w="3754" w:type="dxa"/>
            <w:gridSpan w:val="9"/>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Dátum:</w:t>
            </w:r>
          </w:p>
        </w:tc>
        <w:tc>
          <w:tcPr>
            <w:tcW w:w="5993" w:type="dxa"/>
            <w:gridSpan w:val="14"/>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gridAfter w:val="1"/>
          <w:wAfter w:w="38" w:type="dxa"/>
          <w:trHeight w:val="256"/>
          <w:jc w:val="center"/>
        </w:trPr>
        <w:tc>
          <w:tcPr>
            <w:tcW w:w="3754" w:type="dxa"/>
            <w:gridSpan w:val="9"/>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F665A0" w:rsidRPr="00B2461A" w14:paraId="0BEA8608" w14:textId="77777777" w:rsidTr="009D3E7B">
        <w:trPr>
          <w:trHeight w:val="2000"/>
          <w:jc w:val="center"/>
        </w:trPr>
        <w:tc>
          <w:tcPr>
            <w:tcW w:w="9747" w:type="dxa"/>
            <w:gridSpan w:val="4"/>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72563D6" w14:textId="77777777" w:rsidR="00F665A0" w:rsidRPr="00F45858" w:rsidRDefault="00F665A0" w:rsidP="009D3E7B">
            <w:pPr>
              <w:tabs>
                <w:tab w:val="left" w:pos="1701"/>
              </w:tabs>
              <w:rPr>
                <w:rFonts w:ascii="Arial" w:hAnsi="Arial" w:cs="Arial"/>
                <w:sz w:val="19"/>
                <w:szCs w:val="19"/>
              </w:rPr>
            </w:pPr>
          </w:p>
        </w:tc>
      </w:tr>
      <w:tr w:rsidR="00F665A0" w14:paraId="385A9214" w14:textId="77777777" w:rsidTr="0067750E">
        <w:trPr>
          <w:jc w:val="center"/>
        </w:trPr>
        <w:tc>
          <w:tcPr>
            <w:tcW w:w="554" w:type="dxa"/>
            <w:shd w:val="clear" w:color="auto" w:fill="B2A1C7" w:themeFill="accent4" w:themeFillTint="99"/>
            <w:vAlign w:val="center"/>
          </w:tcPr>
          <w:p w14:paraId="79F6123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2"/>
            </w:r>
          </w:p>
        </w:tc>
        <w:tc>
          <w:tcPr>
            <w:tcW w:w="2055" w:type="dxa"/>
            <w:shd w:val="clear" w:color="auto" w:fill="B2A1C7" w:themeFill="accent4" w:themeFillTint="99"/>
            <w:vAlign w:val="center"/>
          </w:tcPr>
          <w:p w14:paraId="78910156"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3"/>
            </w:r>
          </w:p>
        </w:tc>
        <w:tc>
          <w:tcPr>
            <w:tcW w:w="4854" w:type="dxa"/>
            <w:shd w:val="clear" w:color="auto" w:fill="B2A1C7" w:themeFill="accent4" w:themeFillTint="99"/>
            <w:vAlign w:val="center"/>
          </w:tcPr>
          <w:p w14:paraId="41A0293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4"/>
            </w:r>
          </w:p>
        </w:tc>
      </w:tr>
      <w:tr w:rsidR="00F665A0" w14:paraId="34988C6F" w14:textId="77777777" w:rsidTr="006A199B">
        <w:trPr>
          <w:jc w:val="center"/>
        </w:trPr>
        <w:tc>
          <w:tcPr>
            <w:tcW w:w="554" w:type="dxa"/>
            <w:shd w:val="clear" w:color="auto" w:fill="auto"/>
            <w:vAlign w:val="center"/>
          </w:tcPr>
          <w:p w14:paraId="05A2D459"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D1CD425E476E4D9C8B0FA2C4D30C058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0594F9D"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tc>
          <w:tcPr>
            <w:tcW w:w="4854" w:type="dxa"/>
            <w:shd w:val="clear" w:color="auto" w:fill="auto"/>
            <w:vAlign w:val="center"/>
          </w:tcPr>
          <w:p w14:paraId="22C9D90D" w14:textId="77777777" w:rsidR="00F665A0" w:rsidRPr="00F45858" w:rsidRDefault="00F665A0" w:rsidP="009D3E7B">
            <w:pPr>
              <w:jc w:val="center"/>
              <w:rPr>
                <w:rFonts w:ascii="Arial" w:hAnsi="Arial" w:cs="Arial"/>
                <w:b/>
                <w:sz w:val="19"/>
                <w:szCs w:val="19"/>
              </w:rPr>
            </w:pPr>
          </w:p>
        </w:tc>
      </w:tr>
      <w:tr w:rsidR="00F665A0" w14:paraId="6CF423C0" w14:textId="77777777" w:rsidTr="00302FDB">
        <w:trPr>
          <w:jc w:val="center"/>
        </w:trPr>
        <w:tc>
          <w:tcPr>
            <w:tcW w:w="554" w:type="dxa"/>
            <w:shd w:val="clear" w:color="auto" w:fill="auto"/>
            <w:vAlign w:val="center"/>
          </w:tcPr>
          <w:p w14:paraId="5B504774"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31D211C5"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 xml:space="preserve">Príspevok navrhovaného projektu k cieľom a výsledkom OP EVS a </w:t>
            </w:r>
            <w:r w:rsidRPr="00F45858">
              <w:rPr>
                <w:rFonts w:ascii="Arial" w:hAnsi="Arial" w:cs="Arial"/>
                <w:sz w:val="19"/>
                <w:szCs w:val="19"/>
              </w:rPr>
              <w:lastRenderedPageBreak/>
              <w:t>PO 1</w:t>
            </w:r>
          </w:p>
        </w:tc>
        <w:tc>
          <w:tcPr>
            <w:tcW w:w="4854" w:type="dxa"/>
            <w:shd w:val="clear" w:color="auto" w:fill="auto"/>
            <w:vAlign w:val="center"/>
          </w:tcPr>
          <w:p w14:paraId="448993B3" w14:textId="77777777" w:rsidR="00F665A0" w:rsidRPr="00F45858" w:rsidRDefault="00F665A0" w:rsidP="009D3E7B">
            <w:pPr>
              <w:jc w:val="center"/>
              <w:rPr>
                <w:rFonts w:ascii="Arial" w:hAnsi="Arial" w:cs="Arial"/>
                <w:b/>
                <w:sz w:val="19"/>
                <w:szCs w:val="19"/>
              </w:rPr>
            </w:pPr>
          </w:p>
        </w:tc>
      </w:tr>
      <w:tr w:rsidR="00F665A0" w14:paraId="57E0789C" w14:textId="77777777" w:rsidTr="00521FBC">
        <w:trPr>
          <w:jc w:val="center"/>
        </w:trPr>
        <w:tc>
          <w:tcPr>
            <w:tcW w:w="554" w:type="dxa"/>
            <w:shd w:val="clear" w:color="auto" w:fill="auto"/>
            <w:vAlign w:val="center"/>
          </w:tcPr>
          <w:p w14:paraId="6D0C61E7"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lastRenderedPageBreak/>
              <w:t>1.3</w:t>
            </w:r>
          </w:p>
        </w:tc>
        <w:tc>
          <w:tcPr>
            <w:tcW w:w="2284" w:type="dxa"/>
            <w:shd w:val="clear" w:color="auto" w:fill="auto"/>
            <w:vAlign w:val="center"/>
          </w:tcPr>
          <w:p w14:paraId="0F14BD27"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25BD3FD" w14:textId="77777777" w:rsidR="00F665A0" w:rsidRPr="00F45858" w:rsidRDefault="00F665A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F665A0" w:rsidRPr="00517659" w14:paraId="262E1840" w14:textId="77777777" w:rsidTr="00F665A0">
        <w:trPr>
          <w:jc w:val="center"/>
        </w:trPr>
        <w:tc>
          <w:tcPr>
            <w:tcW w:w="576" w:type="dxa"/>
            <w:gridSpan w:val="2"/>
            <w:shd w:val="clear" w:color="auto" w:fill="B2A1C7" w:themeFill="accent4" w:themeFillTint="99"/>
            <w:vAlign w:val="center"/>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FD16A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3B7C63">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44B4967C" w14:textId="77777777" w:rsidR="00F665A0" w:rsidRPr="0059399A" w:rsidRDefault="00F665A0" w:rsidP="009D3E7B">
            <w:pPr>
              <w:jc w:val="center"/>
              <w:rPr>
                <w:rFonts w:ascii="Arial" w:hAnsi="Arial" w:cs="Arial"/>
                <w:sz w:val="19"/>
                <w:szCs w:val="19"/>
              </w:rPr>
            </w:pPr>
          </w:p>
        </w:tc>
        <w:tc>
          <w:tcPr>
            <w:tcW w:w="1738" w:type="dxa"/>
            <w:gridSpan w:val="7"/>
            <w:vAlign w:val="center"/>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0144E7">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38" w:type="dxa"/>
            <w:gridSpan w:val="7"/>
            <w:vAlign w:val="center"/>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58" w:type="dxa"/>
            <w:gridSpan w:val="6"/>
            <w:vAlign w:val="center"/>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2369D8">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5" w:type="dxa"/>
            <w:vAlign w:val="center"/>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38" w:type="dxa"/>
            <w:gridSpan w:val="7"/>
            <w:vAlign w:val="center"/>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58" w:type="dxa"/>
            <w:gridSpan w:val="6"/>
            <w:vAlign w:val="center"/>
          </w:tcPr>
          <w:p w14:paraId="35830AE8" w14:textId="77777777" w:rsidR="00F665A0" w:rsidRPr="0059399A" w:rsidRDefault="00F665A0" w:rsidP="009D3E7B">
            <w:pPr>
              <w:jc w:val="center"/>
              <w:rPr>
                <w:rFonts w:ascii="Arial" w:hAnsi="Arial" w:cs="Arial"/>
                <w:sz w:val="19"/>
                <w:szCs w:val="19"/>
              </w:rPr>
            </w:pPr>
          </w:p>
        </w:tc>
      </w:tr>
      <w:tr w:rsidR="00F665A0" w:rsidRPr="00F45858" w14:paraId="30EEB700" w14:textId="77777777" w:rsidTr="001A7A9B">
        <w:trPr>
          <w:gridAfter w:val="2"/>
          <w:wAfter w:w="72" w:type="dxa"/>
          <w:jc w:val="center"/>
        </w:trPr>
        <w:tc>
          <w:tcPr>
            <w:tcW w:w="556" w:type="dxa"/>
            <w:shd w:val="clear" w:color="auto" w:fill="B2A1C7" w:themeFill="accent4" w:themeFillTint="99"/>
            <w:vAlign w:val="center"/>
          </w:tcPr>
          <w:p w14:paraId="42761532"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4717FDCC" w14:textId="2254AA7B"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00421A26" w:rsidRPr="00B610FC">
              <w:rPr>
                <w:rFonts w:ascii="Arial" w:hAnsi="Arial" w:cs="Arial"/>
                <w:b/>
                <w:sz w:val="19"/>
                <w:szCs w:val="19"/>
                <w:vertAlign w:val="superscript"/>
              </w:rPr>
              <w:t>1</w:t>
            </w:r>
          </w:p>
        </w:tc>
        <w:tc>
          <w:tcPr>
            <w:tcW w:w="1331" w:type="dxa"/>
            <w:gridSpan w:val="4"/>
            <w:shd w:val="clear" w:color="auto" w:fill="B2A1C7" w:themeFill="accent4" w:themeFillTint="99"/>
            <w:vAlign w:val="center"/>
          </w:tcPr>
          <w:p w14:paraId="7E7064C1" w14:textId="0F6653D7"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845" w:type="dxa"/>
            <w:gridSpan w:val="5"/>
            <w:shd w:val="clear" w:color="auto" w:fill="B2A1C7" w:themeFill="accent4" w:themeFillTint="99"/>
            <w:vAlign w:val="center"/>
          </w:tcPr>
          <w:p w14:paraId="0F14EDAD" w14:textId="060AA896"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B610FC">
              <w:rPr>
                <w:vertAlign w:val="superscript"/>
              </w:rPr>
              <w:t>23</w:t>
            </w:r>
          </w:p>
        </w:tc>
      </w:tr>
      <w:tr w:rsidR="00F665A0" w:rsidRPr="00F45858" w14:paraId="6E524CA3" w14:textId="77777777" w:rsidTr="00FE3433">
        <w:trPr>
          <w:gridAfter w:val="2"/>
          <w:wAfter w:w="72" w:type="dxa"/>
          <w:jc w:val="center"/>
        </w:trPr>
        <w:tc>
          <w:tcPr>
            <w:tcW w:w="556" w:type="dxa"/>
            <w:shd w:val="clear" w:color="auto" w:fill="auto"/>
            <w:vAlign w:val="center"/>
          </w:tcPr>
          <w:p w14:paraId="50EF5AD5" w14:textId="77777777" w:rsidR="00F665A0" w:rsidRPr="00F45858" w:rsidRDefault="00F665A0"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97C836F"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BD67911411694276BC05483B3006D9C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08CAFBF0" w14:textId="77777777" w:rsidR="00F665A0" w:rsidRPr="00F45858" w:rsidRDefault="00F665A0" w:rsidP="009D3E7B">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3F7E60BF" w14:textId="77777777" w:rsidR="00F665A0" w:rsidRPr="00F45858" w:rsidRDefault="00F665A0" w:rsidP="009D3E7B">
            <w:pPr>
              <w:jc w:val="center"/>
              <w:rPr>
                <w:rFonts w:ascii="Arial" w:hAnsi="Arial" w:cs="Arial"/>
                <w:b/>
                <w:sz w:val="19"/>
                <w:szCs w:val="19"/>
              </w:rPr>
            </w:pPr>
          </w:p>
        </w:tc>
      </w:tr>
      <w:tr w:rsidR="00F665A0" w:rsidRPr="0059399A" w14:paraId="7403D9C8" w14:textId="77777777" w:rsidTr="000A45E5">
        <w:trPr>
          <w:gridAfter w:val="2"/>
          <w:wAfter w:w="72" w:type="dxa"/>
          <w:jc w:val="center"/>
        </w:trPr>
        <w:tc>
          <w:tcPr>
            <w:tcW w:w="556" w:type="dxa"/>
            <w:shd w:val="clear" w:color="auto" w:fill="B2A1C7" w:themeFill="accent4" w:themeFillTint="99"/>
            <w:vAlign w:val="center"/>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77" w:type="dxa"/>
            <w:gridSpan w:val="6"/>
            <w:shd w:val="clear" w:color="auto" w:fill="B2A1C7" w:themeFill="accent4" w:themeFillTint="99"/>
            <w:vAlign w:val="center"/>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82" w:type="dxa"/>
            <w:gridSpan w:val="2"/>
            <w:shd w:val="clear" w:color="auto" w:fill="B2A1C7" w:themeFill="accent4" w:themeFillTint="99"/>
            <w:vAlign w:val="center"/>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1F1618">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6FF56D6"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3037D2">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092A0BF5"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6369BA">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F0168FD"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0A28CA95" w14:textId="77777777" w:rsidR="00F665A0" w:rsidRPr="0059399A" w:rsidRDefault="00F665A0" w:rsidP="009D3E7B">
            <w:pPr>
              <w:jc w:val="center"/>
              <w:rPr>
                <w:rFonts w:ascii="Arial" w:hAnsi="Arial" w:cs="Arial"/>
                <w:sz w:val="19"/>
                <w:szCs w:val="19"/>
              </w:rPr>
            </w:pPr>
          </w:p>
        </w:tc>
      </w:tr>
      <w:tr w:rsidR="00F665A0" w:rsidRPr="00F45858" w14:paraId="7FE69DD9" w14:textId="77777777" w:rsidTr="0039192F">
        <w:trPr>
          <w:gridAfter w:val="2"/>
          <w:wAfter w:w="72" w:type="dxa"/>
          <w:jc w:val="center"/>
        </w:trPr>
        <w:tc>
          <w:tcPr>
            <w:tcW w:w="556" w:type="dxa"/>
            <w:shd w:val="clear" w:color="auto" w:fill="B2A1C7" w:themeFill="accent4" w:themeFillTint="99"/>
            <w:vAlign w:val="center"/>
          </w:tcPr>
          <w:p w14:paraId="789FBF00"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236F6561" w14:textId="0A2E75E5"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526" w:type="dxa"/>
            <w:gridSpan w:val="4"/>
            <w:shd w:val="clear" w:color="auto" w:fill="B2A1C7" w:themeFill="accent4" w:themeFillTint="99"/>
            <w:vAlign w:val="center"/>
          </w:tcPr>
          <w:p w14:paraId="0390EFD1" w14:textId="1BDFA144"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21" w:type="dxa"/>
            <w:gridSpan w:val="3"/>
            <w:shd w:val="clear" w:color="auto" w:fill="B2A1C7" w:themeFill="accent4" w:themeFillTint="99"/>
            <w:vAlign w:val="center"/>
          </w:tcPr>
          <w:p w14:paraId="205BE180" w14:textId="66E0EC2F"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2ACF43B7" w14:textId="77777777" w:rsidTr="00B56FAE">
        <w:trPr>
          <w:gridAfter w:val="2"/>
          <w:wAfter w:w="72" w:type="dxa"/>
          <w:jc w:val="center"/>
        </w:trPr>
        <w:tc>
          <w:tcPr>
            <w:tcW w:w="556" w:type="dxa"/>
            <w:shd w:val="clear" w:color="auto" w:fill="auto"/>
            <w:vAlign w:val="center"/>
          </w:tcPr>
          <w:p w14:paraId="4D42906E" w14:textId="77777777" w:rsidR="00F665A0" w:rsidRPr="00F45858" w:rsidRDefault="00F665A0" w:rsidP="009D3E7B">
            <w:pPr>
              <w:jc w:val="center"/>
              <w:rPr>
                <w:rFonts w:ascii="Arial" w:hAnsi="Arial" w:cs="Arial"/>
                <w:sz w:val="19"/>
                <w:szCs w:val="19"/>
              </w:rPr>
            </w:pPr>
            <w:r>
              <w:rPr>
                <w:rFonts w:ascii="Arial" w:hAnsi="Arial" w:cs="Arial"/>
                <w:sz w:val="19"/>
                <w:szCs w:val="19"/>
              </w:rPr>
              <w:lastRenderedPageBreak/>
              <w:t>3.1</w:t>
            </w:r>
          </w:p>
        </w:tc>
        <w:tc>
          <w:tcPr>
            <w:tcW w:w="1972" w:type="dxa"/>
            <w:gridSpan w:val="6"/>
            <w:shd w:val="clear" w:color="auto" w:fill="auto"/>
            <w:vAlign w:val="center"/>
          </w:tcPr>
          <w:p w14:paraId="0DABBCE2"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13092704E3CD4358A2C50CBD7CD71A34"/>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1079D351" w14:textId="77777777" w:rsidR="00F665A0" w:rsidRPr="00F45858" w:rsidRDefault="00F665A0"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6FD71F0E" w14:textId="77777777" w:rsidR="00F665A0" w:rsidRPr="00F45858" w:rsidRDefault="00F665A0" w:rsidP="009D3E7B">
            <w:pPr>
              <w:jc w:val="center"/>
              <w:rPr>
                <w:rFonts w:ascii="Arial" w:hAnsi="Arial" w:cs="Arial"/>
                <w:b/>
                <w:sz w:val="19"/>
                <w:szCs w:val="19"/>
              </w:rPr>
            </w:pPr>
          </w:p>
        </w:tc>
      </w:tr>
      <w:tr w:rsidR="00F665A0" w:rsidRPr="0059399A" w14:paraId="35AE7597" w14:textId="77777777" w:rsidTr="00926FA2">
        <w:trPr>
          <w:gridAfter w:val="2"/>
          <w:wAfter w:w="72" w:type="dxa"/>
          <w:jc w:val="center"/>
        </w:trPr>
        <w:tc>
          <w:tcPr>
            <w:tcW w:w="556" w:type="dxa"/>
            <w:shd w:val="clear" w:color="auto" w:fill="B2A1C7" w:themeFill="accent4" w:themeFillTint="99"/>
            <w:vAlign w:val="center"/>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736" w:type="dxa"/>
            <w:gridSpan w:val="7"/>
            <w:shd w:val="clear" w:color="auto" w:fill="B2A1C7" w:themeFill="accent4" w:themeFillTint="99"/>
            <w:vAlign w:val="center"/>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23" w:type="dxa"/>
            <w:shd w:val="clear" w:color="auto" w:fill="B2A1C7" w:themeFill="accent4" w:themeFillTint="99"/>
            <w:vAlign w:val="center"/>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383EEC">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726B7F7E"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4D039F">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102AA484"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003BEBE6" w14:textId="77777777" w:rsidR="00F665A0" w:rsidRPr="0059399A" w:rsidRDefault="00F665A0" w:rsidP="009D3E7B">
            <w:pPr>
              <w:jc w:val="center"/>
              <w:rPr>
                <w:rFonts w:ascii="Arial" w:hAnsi="Arial" w:cs="Arial"/>
                <w:sz w:val="19"/>
                <w:szCs w:val="19"/>
              </w:rPr>
            </w:pPr>
          </w:p>
        </w:tc>
      </w:tr>
      <w:tr w:rsidR="00F665A0" w:rsidRPr="00F45858" w14:paraId="1959A92B" w14:textId="77777777" w:rsidTr="00024C55">
        <w:trPr>
          <w:gridAfter w:val="2"/>
          <w:wAfter w:w="72" w:type="dxa"/>
          <w:jc w:val="center"/>
        </w:trPr>
        <w:tc>
          <w:tcPr>
            <w:tcW w:w="556" w:type="dxa"/>
            <w:shd w:val="clear" w:color="auto" w:fill="B2A1C7" w:themeFill="accent4" w:themeFillTint="99"/>
            <w:vAlign w:val="center"/>
          </w:tcPr>
          <w:p w14:paraId="3C3145AD"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494AC8C2" w14:textId="4EA4EE60"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473" w:type="dxa"/>
            <w:gridSpan w:val="4"/>
            <w:shd w:val="clear" w:color="auto" w:fill="B2A1C7" w:themeFill="accent4" w:themeFillTint="99"/>
            <w:vAlign w:val="center"/>
          </w:tcPr>
          <w:p w14:paraId="55048E65" w14:textId="54241D22"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2DA1201C" w14:textId="6FE97628"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5A5E9273" w14:textId="77777777" w:rsidTr="001907A9">
        <w:trPr>
          <w:gridAfter w:val="2"/>
          <w:wAfter w:w="72" w:type="dxa"/>
          <w:jc w:val="center"/>
        </w:trPr>
        <w:tc>
          <w:tcPr>
            <w:tcW w:w="556" w:type="dxa"/>
            <w:shd w:val="clear" w:color="auto" w:fill="auto"/>
            <w:vAlign w:val="center"/>
          </w:tcPr>
          <w:p w14:paraId="1FBB85AE" w14:textId="77777777" w:rsidR="00F665A0" w:rsidRPr="00F45858" w:rsidRDefault="00F665A0" w:rsidP="009D3E7B">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78041A62" w14:textId="77777777" w:rsidR="00F665A0" w:rsidRPr="00F45858" w:rsidRDefault="00F665A0"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2066176610"/>
            <w:placeholder>
              <w:docPart w:val="C5E17290E4104FE9B29B9637C8C1FB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507507F4" w14:textId="77777777" w:rsidR="00F665A0" w:rsidRPr="00F45858" w:rsidRDefault="00F665A0" w:rsidP="009D3E7B">
                <w:pPr>
                  <w:jc w:val="center"/>
                  <w:rPr>
                    <w:rFonts w:ascii="Arial" w:hAnsi="Arial" w:cs="Arial"/>
                    <w:b/>
                    <w:sz w:val="19"/>
                    <w:szCs w:val="19"/>
                  </w:rPr>
                </w:pPr>
                <w:r>
                  <w:rPr>
                    <w:rFonts w:ascii="Arial" w:hAnsi="Arial" w:cs="Arial"/>
                    <w:sz w:val="19"/>
                    <w:szCs w:val="19"/>
                  </w:rPr>
                  <w:t>Finančná a ekonomická stránka projektu</w:t>
                </w:r>
              </w:p>
            </w:tc>
          </w:sdtContent>
        </w:sdt>
        <w:tc>
          <w:tcPr>
            <w:tcW w:w="5686" w:type="dxa"/>
            <w:gridSpan w:val="4"/>
            <w:shd w:val="clear" w:color="auto" w:fill="auto"/>
            <w:vAlign w:val="center"/>
          </w:tcPr>
          <w:p w14:paraId="1D943915" w14:textId="77777777" w:rsidR="00F665A0" w:rsidRPr="00F45858" w:rsidRDefault="00F665A0" w:rsidP="009D3E7B">
            <w:pPr>
              <w:jc w:val="center"/>
              <w:rPr>
                <w:rFonts w:ascii="Arial" w:hAnsi="Arial" w:cs="Arial"/>
                <w:b/>
                <w:sz w:val="19"/>
                <w:szCs w:val="19"/>
              </w:rPr>
            </w:pPr>
          </w:p>
        </w:tc>
      </w:tr>
      <w:tr w:rsidR="00F665A0" w:rsidRPr="0059399A" w14:paraId="5A3A2F87" w14:textId="77777777" w:rsidTr="006C4B5C">
        <w:trPr>
          <w:gridAfter w:val="2"/>
          <w:wAfter w:w="72" w:type="dxa"/>
          <w:jc w:val="center"/>
        </w:trPr>
        <w:tc>
          <w:tcPr>
            <w:tcW w:w="556" w:type="dxa"/>
            <w:shd w:val="clear" w:color="auto" w:fill="B2A1C7" w:themeFill="accent4" w:themeFillTint="99"/>
            <w:vAlign w:val="center"/>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08" w:type="dxa"/>
            <w:gridSpan w:val="3"/>
            <w:shd w:val="clear" w:color="auto" w:fill="B2A1C7" w:themeFill="accent4" w:themeFillTint="99"/>
            <w:vAlign w:val="center"/>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25" w:type="dxa"/>
            <w:gridSpan w:val="6"/>
            <w:shd w:val="clear" w:color="auto" w:fill="B2A1C7" w:themeFill="accent4" w:themeFillTint="99"/>
            <w:vAlign w:val="center"/>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49603E">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3D4E864D" w14:textId="77777777" w:rsidR="00F665A0" w:rsidRPr="0059399A" w:rsidRDefault="00F665A0" w:rsidP="009D3E7B">
            <w:pPr>
              <w:jc w:val="center"/>
              <w:rPr>
                <w:rFonts w:ascii="Arial" w:hAnsi="Arial" w:cs="Arial"/>
                <w:sz w:val="19"/>
                <w:szCs w:val="19"/>
              </w:rPr>
            </w:pPr>
          </w:p>
        </w:tc>
      </w:tr>
      <w:tr w:rsidR="00F665A0" w:rsidRPr="0059399A" w14:paraId="4C3E1829" w14:textId="77777777" w:rsidTr="00B610FC">
        <w:trPr>
          <w:gridAfter w:val="1"/>
          <w:wAfter w:w="53" w:type="dxa"/>
          <w:jc w:val="center"/>
        </w:trPr>
        <w:tc>
          <w:tcPr>
            <w:tcW w:w="9694" w:type="dxa"/>
            <w:gridSpan w:val="15"/>
            <w:shd w:val="clear" w:color="auto" w:fill="B2A1C7" w:themeFill="accent4" w:themeFillTint="99"/>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25"/>
            </w:r>
            <w:r w:rsidR="00F665A0" w:rsidRPr="0059399A">
              <w:rPr>
                <w:rFonts w:ascii="Arial" w:hAnsi="Arial" w:cs="Arial"/>
                <w:b/>
                <w:sz w:val="19"/>
                <w:szCs w:val="19"/>
              </w:rPr>
              <w:t>:</w:t>
            </w:r>
          </w:p>
        </w:tc>
      </w:tr>
      <w:tr w:rsidR="00F665A0" w:rsidRPr="0059399A" w14:paraId="5EE5DFD9" w14:textId="77777777" w:rsidTr="00B610FC">
        <w:trPr>
          <w:gridAfter w:val="1"/>
          <w:wAfter w:w="53" w:type="dxa"/>
          <w:trHeight w:val="1492"/>
          <w:jc w:val="center"/>
        </w:trPr>
        <w:tc>
          <w:tcPr>
            <w:tcW w:w="9694" w:type="dxa"/>
            <w:gridSpan w:val="15"/>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B610FC">
        <w:trPr>
          <w:gridAfter w:val="1"/>
          <w:wAfter w:w="53" w:type="dxa"/>
          <w:jc w:val="center"/>
        </w:trPr>
        <w:tc>
          <w:tcPr>
            <w:tcW w:w="3700" w:type="dxa"/>
            <w:gridSpan w:val="8"/>
            <w:shd w:val="clear" w:color="auto" w:fill="B2A1C7" w:themeFill="accent4" w:themeFillTint="99"/>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6"/>
            </w:r>
            <w:r w:rsidR="00F665A0" w:rsidRPr="0059399A">
              <w:rPr>
                <w:rFonts w:ascii="Arial" w:hAnsi="Arial" w:cs="Arial"/>
                <w:sz w:val="19"/>
                <w:szCs w:val="19"/>
              </w:rPr>
              <w:t>:</w:t>
            </w:r>
          </w:p>
        </w:tc>
        <w:tc>
          <w:tcPr>
            <w:tcW w:w="5994" w:type="dxa"/>
            <w:gridSpan w:val="7"/>
            <w:shd w:val="clear" w:color="auto" w:fill="FFFFFF" w:themeFill="background1"/>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B610FC">
        <w:trPr>
          <w:gridAfter w:val="1"/>
          <w:wAfter w:w="53" w:type="dxa"/>
          <w:jc w:val="center"/>
        </w:trPr>
        <w:tc>
          <w:tcPr>
            <w:tcW w:w="3700" w:type="dxa"/>
            <w:gridSpan w:val="8"/>
            <w:shd w:val="clear" w:color="auto" w:fill="B2A1C7" w:themeFill="accent4" w:themeFillTint="99"/>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B610FC">
        <w:trPr>
          <w:gridAfter w:val="1"/>
          <w:wAfter w:w="53" w:type="dxa"/>
          <w:jc w:val="center"/>
        </w:trPr>
        <w:tc>
          <w:tcPr>
            <w:tcW w:w="3700" w:type="dxa"/>
            <w:gridSpan w:val="8"/>
            <w:tcBorders>
              <w:bottom w:val="single" w:sz="4" w:space="0" w:color="auto"/>
            </w:tcBorders>
            <w:shd w:val="clear" w:color="auto" w:fill="B2A1C7" w:themeFill="accent4" w:themeFillTint="99"/>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F1EA8" w14:textId="77777777" w:rsidR="00D80B9F" w:rsidRDefault="00D80B9F" w:rsidP="00F45858">
      <w:pPr>
        <w:spacing w:after="0" w:line="240" w:lineRule="auto"/>
      </w:pPr>
      <w:r>
        <w:separator/>
      </w:r>
    </w:p>
  </w:endnote>
  <w:endnote w:type="continuationSeparator" w:id="0">
    <w:p w14:paraId="42973900" w14:textId="77777777" w:rsidR="00D80B9F" w:rsidRDefault="00D80B9F"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0B613" w14:textId="77777777" w:rsidR="00670D01" w:rsidRDefault="00670D0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670D01">
          <w:rPr>
            <w:noProof/>
          </w:rPr>
          <w:t>2</w:t>
        </w:r>
        <w:r>
          <w:fldChar w:fldCharType="end"/>
        </w:r>
      </w:p>
    </w:sdtContent>
  </w:sdt>
  <w:p w14:paraId="6A516C5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4E88EE53" w:rsidR="008B0330" w:rsidRPr="00772B0F" w:rsidRDefault="00772B0F" w:rsidP="00772B0F">
    <w:pPr>
      <w:pStyle w:val="Pta"/>
      <w:jc w:val="center"/>
    </w:pPr>
    <w:r>
      <w:rPr>
        <w:i/>
        <w:sz w:val="20"/>
        <w:szCs w:val="20"/>
      </w:rPr>
      <w:t xml:space="preserve">Platnosť: </w:t>
    </w:r>
    <w:del w:id="29" w:author="Miruška Hrabčáková" w:date="2017-11-03T10:18:00Z">
      <w:r w:rsidR="000C1E97" w:rsidDel="00670D01">
        <w:rPr>
          <w:i/>
          <w:sz w:val="20"/>
          <w:szCs w:val="20"/>
        </w:rPr>
        <w:delText>3</w:delText>
      </w:r>
      <w:r w:rsidR="00EA2C9A" w:rsidDel="00670D01">
        <w:rPr>
          <w:i/>
          <w:sz w:val="20"/>
          <w:szCs w:val="20"/>
        </w:rPr>
        <w:delText>1</w:delText>
      </w:r>
    </w:del>
    <w:ins w:id="30" w:author="Miruška Hrabčáková" w:date="2017-11-03T10:18:00Z">
      <w:r w:rsidR="00670D01">
        <w:rPr>
          <w:i/>
          <w:sz w:val="20"/>
          <w:szCs w:val="20"/>
        </w:rPr>
        <w:t>06</w:t>
      </w:r>
    </w:ins>
    <w:r>
      <w:rPr>
        <w:i/>
        <w:sz w:val="20"/>
        <w:szCs w:val="20"/>
      </w:rPr>
      <w:t>.</w:t>
    </w:r>
    <w:del w:id="31" w:author="Miruška Hrabčáková" w:date="2017-11-03T10:18:00Z">
      <w:r w:rsidR="000C1E97" w:rsidDel="00670D01">
        <w:rPr>
          <w:i/>
          <w:sz w:val="20"/>
          <w:szCs w:val="20"/>
        </w:rPr>
        <w:delText>08</w:delText>
      </w:r>
    </w:del>
    <w:ins w:id="32" w:author="Miruška Hrabčáková" w:date="2017-11-03T10:18:00Z">
      <w:r w:rsidR="00670D01">
        <w:rPr>
          <w:i/>
          <w:sz w:val="20"/>
          <w:szCs w:val="20"/>
        </w:rPr>
        <w:t>11</w:t>
      </w:r>
    </w:ins>
    <w:r>
      <w:rPr>
        <w:i/>
        <w:sz w:val="20"/>
        <w:szCs w:val="20"/>
      </w:rPr>
      <w:t>.</w:t>
    </w:r>
    <w:r w:rsidR="000C1E97">
      <w:rPr>
        <w:i/>
        <w:sz w:val="20"/>
        <w:szCs w:val="20"/>
      </w:rPr>
      <w:t>2017</w:t>
    </w:r>
    <w:r>
      <w:rPr>
        <w:i/>
        <w:sz w:val="20"/>
        <w:szCs w:val="20"/>
      </w:rPr>
      <w:t xml:space="preserve">, účinnosť: </w:t>
    </w:r>
    <w:del w:id="33" w:author="Miruška Hrabčáková" w:date="2017-11-03T10:18:00Z">
      <w:r w:rsidR="000C1E97" w:rsidDel="00670D01">
        <w:rPr>
          <w:i/>
          <w:sz w:val="20"/>
          <w:szCs w:val="20"/>
        </w:rPr>
        <w:delText>31</w:delText>
      </w:r>
    </w:del>
    <w:ins w:id="34" w:author="Miruška Hrabčáková" w:date="2017-11-03T10:18:00Z">
      <w:r w:rsidR="00670D01">
        <w:rPr>
          <w:i/>
          <w:sz w:val="20"/>
          <w:szCs w:val="20"/>
        </w:rPr>
        <w:t>06</w:t>
      </w:r>
    </w:ins>
    <w:r w:rsidR="00EA2C9A">
      <w:rPr>
        <w:i/>
        <w:sz w:val="20"/>
        <w:szCs w:val="20"/>
      </w:rPr>
      <w:t>.</w:t>
    </w:r>
    <w:del w:id="35" w:author="Miruška Hrabčáková" w:date="2017-11-03T10:18:00Z">
      <w:r w:rsidR="000C1E97" w:rsidDel="00670D01">
        <w:rPr>
          <w:i/>
          <w:sz w:val="20"/>
          <w:szCs w:val="20"/>
        </w:rPr>
        <w:delText>08</w:delText>
      </w:r>
    </w:del>
    <w:ins w:id="36" w:author="Miruška Hrabčáková" w:date="2017-11-03T10:18:00Z">
      <w:r w:rsidR="00670D01">
        <w:rPr>
          <w:i/>
          <w:sz w:val="20"/>
          <w:szCs w:val="20"/>
        </w:rPr>
        <w:t>11</w:t>
      </w:r>
    </w:ins>
    <w:bookmarkStart w:id="37" w:name="_GoBack"/>
    <w:bookmarkEnd w:id="37"/>
    <w:r w:rsidR="00EA2C9A">
      <w:rPr>
        <w:i/>
        <w:sz w:val="20"/>
        <w:szCs w:val="20"/>
      </w:rPr>
      <w:t>.</w:t>
    </w:r>
    <w:r w:rsidR="000C1E97">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33A36" w14:textId="77777777" w:rsidR="00D80B9F" w:rsidRDefault="00D80B9F" w:rsidP="00F45858">
      <w:pPr>
        <w:spacing w:after="0" w:line="240" w:lineRule="auto"/>
      </w:pPr>
      <w:r>
        <w:separator/>
      </w:r>
    </w:p>
  </w:footnote>
  <w:footnote w:type="continuationSeparator" w:id="0">
    <w:p w14:paraId="0EE05047" w14:textId="77777777" w:rsidR="00D80B9F" w:rsidRDefault="00D80B9F"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7228680" w14:textId="2461C7DB" w:rsidR="00D8591E" w:rsidRPr="0005646C" w:rsidDel="001A667B" w:rsidRDefault="00D8591E" w:rsidP="00D8591E">
      <w:pPr>
        <w:pStyle w:val="Textpoznmkypodiarou"/>
        <w:jc w:val="both"/>
        <w:rPr>
          <w:del w:id="1" w:author="Milan Matovič" w:date="2017-10-31T14:33:00Z"/>
        </w:rPr>
      </w:pPr>
      <w:del w:id="2" w:author="Milan Matovič" w:date="2017-10-31T14:33:00Z">
        <w:r w:rsidRPr="0005646C" w:rsidDel="001A667B">
          <w:rPr>
            <w:rStyle w:val="Odkaznapoznmkupodiarou"/>
          </w:rPr>
          <w:footnoteRef/>
        </w:r>
        <w:r w:rsidRPr="0005646C" w:rsidDel="001A667B">
          <w:delText xml:space="preserve"> </w:delText>
        </w:r>
        <w:r w:rsidRPr="00A66794" w:rsidDel="001A667B">
          <w:delText>Vychádza z posúdenia oprávnenosti výdavkov v rámci administratívneho overovania (ak je identifikácia neoprávnených výdavkov aj súčasťou tejto fázy konania o ŽoNFP) a v rámci odborného hodnotenia v zmysle inštrukcie pre výkon odborného hodnotenia</w:delText>
        </w:r>
        <w:r w:rsidDel="001A667B">
          <w:delText>.</w:delText>
        </w:r>
      </w:del>
    </w:p>
  </w:footnote>
  <w:footnote w:id="12">
    <w:p w14:paraId="128EB43E" w14:textId="1C6F89EC"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ins w:id="3" w:author="Milan Matovič" w:date="2017-10-31T14:33:00Z">
        <w:r w:rsidR="001A667B">
          <w:t xml:space="preserve"> V prípade relevantnosti je posúdená tiež oprávnenosť výdavkov, zrealizovaných pred predložením ŽoNFP (oprávnenosť sa posudzuje na základe popisu oprávnených výdavkov v ŽoNFP). </w:t>
        </w:r>
      </w:ins>
    </w:p>
  </w:footnote>
  <w:footnote w:id="13">
    <w:p w14:paraId="5DD0B550" w14:textId="77777777" w:rsidR="00EA2C9A" w:rsidRDefault="00EA2C9A" w:rsidP="00EA2C9A">
      <w:pPr>
        <w:pStyle w:val="Textpoznmkypodiarou"/>
      </w:pPr>
      <w:r>
        <w:rPr>
          <w:rStyle w:val="Odkaznapoznmkupodiarou"/>
        </w:rPr>
        <w:footnoteRef/>
      </w:r>
      <w:r>
        <w:t xml:space="preserve"> Uviesť meno a priezvisko.</w:t>
      </w:r>
    </w:p>
  </w:footnote>
  <w:footnote w:id="14">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08DBAE71" w14:textId="7AF6ED4A" w:rsidR="00EA2C9A" w:rsidRDefault="00EA2C9A" w:rsidP="00EA2C9A">
      <w:pPr>
        <w:pStyle w:val="Textpoznmkypodiarou"/>
        <w:rPr>
          <w:ins w:id="4" w:author="Miruška Hrabčáková" w:date="2017-11-02T15:29:00Z"/>
        </w:rPr>
      </w:pPr>
      <w:r>
        <w:rPr>
          <w:rStyle w:val="Odkaznapoznmkupodiarou"/>
        </w:rPr>
        <w:footnoteRef/>
      </w:r>
      <w:del w:id="5" w:author="Miruška Hrabčáková" w:date="2017-11-02T15:29:00Z">
        <w:r w:rsidDel="006B7777">
          <w:delText xml:space="preserve"> Uviesť meno a </w:delText>
        </w:r>
      </w:del>
      <w:ins w:id="6" w:author="Miruška Hrabčáková" w:date="2017-11-02T15:29:00Z">
        <w:r w:rsidR="006B7777">
          <w:t> </w:t>
        </w:r>
      </w:ins>
      <w:del w:id="7" w:author="Miruška Hrabčáková" w:date="2017-11-02T15:29:00Z">
        <w:r w:rsidDel="006B7777">
          <w:delText>priezvisko</w:delText>
        </w:r>
      </w:del>
      <w:ins w:id="8" w:author="Miruška Hrabčáková" w:date="2017-11-02T15:29:00Z">
        <w:r w:rsidR="006B7777">
          <w:t xml:space="preserve"> </w:t>
        </w:r>
        <w:r w:rsidR="006B7777" w:rsidRPr="00154405">
          <w:t xml:space="preserve"> </w:t>
        </w:r>
        <w:r w:rsidR="006B7777" w:rsidRPr="0005646C">
          <w:t xml:space="preserve">Princíp 4 očí </w:t>
        </w:r>
        <w:r w:rsidR="006B7777">
          <w:t xml:space="preserve">musí byť </w:t>
        </w:r>
        <w:r w:rsidR="006B7777" w:rsidRPr="0005646C">
          <w:t xml:space="preserve">zabezpečený </w:t>
        </w:r>
        <w:r w:rsidR="006B7777">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ins>
      <w:r>
        <w:t>.</w:t>
      </w:r>
    </w:p>
    <w:p w14:paraId="6DFA2717" w14:textId="61B875D9" w:rsidR="006B7777" w:rsidRDefault="006B7777" w:rsidP="00EA2C9A">
      <w:pPr>
        <w:pStyle w:val="Textpoznmkypodiarou"/>
      </w:pPr>
      <w:ins w:id="9" w:author="Miruška Hrabčáková" w:date="2017-11-02T15:30:00Z">
        <w:r>
          <w:rPr>
            <w:rStyle w:val="Odkaznapoznmkupodiarou"/>
          </w:rPr>
          <w:t xml:space="preserve">16 </w:t>
        </w:r>
        <w:r>
          <w:t>Uviesť meno a priezvisko.</w:t>
        </w:r>
      </w:ins>
    </w:p>
  </w:footnote>
  <w:footnote w:id="16">
    <w:p w14:paraId="7F841771" w14:textId="26812205" w:rsidR="00A569F0" w:rsidRDefault="00A569F0" w:rsidP="00A569F0">
      <w:pPr>
        <w:pStyle w:val="Textpoznmkypodiarou"/>
        <w:rPr>
          <w:ins w:id="11" w:author="Miruška Hrabčáková" w:date="2017-11-03T09:07:00Z"/>
        </w:rPr>
      </w:pPr>
      <w:ins w:id="12" w:author="Miruška Hrabčáková" w:date="2017-11-03T09:07:00Z">
        <w:r>
          <w:rPr>
            <w:rStyle w:val="Odkaznapoznmkupodiarou"/>
          </w:rPr>
          <w:footnoteRef/>
        </w:r>
        <w:r>
          <w:t xml:space="preserve">  </w:t>
        </w:r>
        <w:r w:rsidRPr="00154405">
          <w:t xml:space="preserve"> </w:t>
        </w:r>
      </w:ins>
      <w:ins w:id="13" w:author="Miruška Hrabčáková" w:date="2017-11-03T09:14:00Z">
        <w:r>
          <w:t>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ins>
    </w:p>
  </w:footnote>
  <w:footnote w:id="17">
    <w:p w14:paraId="07A57CE7" w14:textId="0F2E758B" w:rsidR="00D8591E" w:rsidRDefault="00D8591E" w:rsidP="00D8591E">
      <w:pPr>
        <w:pStyle w:val="Textpoznmkypodiarou"/>
        <w:jc w:val="both"/>
      </w:pPr>
      <w:r>
        <w:rPr>
          <w:rStyle w:val="Odkaznapoznmkupodiarou"/>
        </w:rPr>
        <w:footnoteRef/>
      </w:r>
      <w:r>
        <w:t xml:space="preserve"> </w:t>
      </w:r>
      <w:ins w:id="16" w:author="Miruška Hrabčáková" w:date="2017-11-03T09:13:00Z">
        <w:r w:rsidR="00A569F0">
          <w:t xml:space="preserve">Uviesť meno a priezvisko </w:t>
        </w:r>
      </w:ins>
      <w:del w:id="17" w:author="Miruška Hrabčáková" w:date="2017-11-03T09:14:00Z">
        <w:r w:rsidDel="00A569F0">
          <w:delText>Aplikuje sa v prípade postupu podľa kapitoly 3.2.1.2, odsek 6 Systému riadenia EŠIF, t.j. a</w:delText>
        </w:r>
        <w:r w:rsidDel="00A569F0">
          <w:rPr>
            <w:rFonts w:eastAsia="Calibri"/>
            <w:szCs w:val="22"/>
            <w:lang w:eastAsia="en-US"/>
          </w:rPr>
          <w:delTex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delText>
        </w:r>
      </w:del>
    </w:p>
  </w:footnote>
  <w:footnote w:id="18">
    <w:p w14:paraId="26A47134" w14:textId="3C235C29" w:rsidR="00EA2C9A" w:rsidRDefault="00EA2C9A" w:rsidP="00EA2C9A">
      <w:pPr>
        <w:pStyle w:val="Textpoznmkypodiarou"/>
      </w:pPr>
      <w:r>
        <w:rPr>
          <w:rStyle w:val="Odkaznapoznmkupodiarou"/>
        </w:rPr>
        <w:footnoteRef/>
      </w:r>
      <w:del w:id="18" w:author="Miruška Hrabčáková" w:date="2017-11-03T09:13:00Z">
        <w:r w:rsidDel="00A569F0">
          <w:delText xml:space="preserve"> Uviesť meno a priezvisko</w:delText>
        </w:r>
      </w:del>
      <w:r>
        <w:t>.</w:t>
      </w:r>
      <w:ins w:id="19" w:author="Miruška Hrabčáková" w:date="2017-11-03T09:13:00Z">
        <w:r w:rsidR="00A569F0">
          <w:t xml:space="preserve"> Časť hodnotiaceho hárku je relevantné iba v prípade vypĺňania hodnotiaceho hárku v ITMS2014+. </w:t>
        </w:r>
        <w:r w:rsidR="00A569F0" w:rsidRPr="00A66794">
          <w:t>Vypĺňa sa v prípade, ak je zadaním výsledkov odborného hodnotenia do ITMS 2014+ poverený zamestnanec RO, ktorý nie je odborným hodnotiteľom ŽoNFP</w:t>
        </w:r>
        <w:r w:rsidR="00A569F0">
          <w:t>.</w:t>
        </w:r>
      </w:ins>
    </w:p>
  </w:footnote>
  <w:footnote w:id="19">
    <w:p w14:paraId="0D97ACA3" w14:textId="784E456B" w:rsidR="00EA2C9A" w:rsidRDefault="00EA2C9A" w:rsidP="00EA2C9A">
      <w:pPr>
        <w:pStyle w:val="Textpoznmkypodiarou"/>
        <w:jc w:val="both"/>
      </w:pPr>
      <w:r w:rsidRPr="0005646C">
        <w:rPr>
          <w:rStyle w:val="Odkaznapoznmkupodiarou"/>
        </w:rPr>
        <w:footnoteRef/>
      </w:r>
      <w:r w:rsidRPr="0005646C">
        <w:t xml:space="preserve"> </w:t>
      </w:r>
      <w:ins w:id="20" w:author="Miruška Hrabčáková" w:date="2017-11-03T09:11:00Z">
        <w:r w:rsidR="00A569F0" w:rsidRPr="0005646C">
          <w:t>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ins>
      <w:del w:id="21" w:author="Miruška Hrabčáková" w:date="2017-11-03T09:11:00Z">
        <w:r w:rsidRPr="0005646C" w:rsidDel="00A569F0">
          <w:delText xml:space="preserve">Princíp 4 očí </w:delText>
        </w:r>
        <w:r w:rsidDel="00A569F0">
          <w:delText xml:space="preserve">musí byť </w:delText>
        </w:r>
        <w:r w:rsidRPr="0005646C" w:rsidDel="00A569F0">
          <w:delText xml:space="preserve"> zabezpečený </w:delText>
        </w:r>
        <w:r w:rsidDel="00A569F0">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20">
    <w:p w14:paraId="72B55D3E" w14:textId="18D08FE7" w:rsidR="00D8591E" w:rsidRPr="0005646C" w:rsidRDefault="00D8591E" w:rsidP="00D8591E">
      <w:pPr>
        <w:pStyle w:val="Textpoznmkypodiarou"/>
        <w:jc w:val="both"/>
      </w:pPr>
      <w:del w:id="23" w:author="Miruška Hrabčáková" w:date="2017-11-03T09:11:00Z">
        <w:r w:rsidRPr="0005646C" w:rsidDel="00A569F0">
          <w:rPr>
            <w:rStyle w:val="Odkaznapoznmkupodiarou"/>
          </w:rPr>
          <w:footnoteRef/>
        </w:r>
        <w:r w:rsidRPr="0005646C" w:rsidDel="00A569F0">
          <w:delText xml:space="preserve"> </w:delText>
        </w:r>
      </w:del>
      <w:del w:id="24" w:author="Miruška Hrabčáková" w:date="2017-11-03T09:13:00Z">
        <w:r w:rsidDel="00A569F0">
          <w:delText xml:space="preserve">Časť hodnotiaceho hárku je relevantné iba v prípade vypĺňania hodnotiaceho hárku v ITMS2014+. </w:delText>
        </w:r>
        <w:r w:rsidRPr="00A66794" w:rsidDel="00A569F0">
          <w:delText>Vypĺňa sa v prípade, ak je zadaním výsledkov odborného hodnotenia do ITMS 2014+ poverený zamestnanec RO, ktorý nie je odborným hodnotiteľom ŽoNFP</w:delText>
        </w:r>
      </w:del>
      <w:r>
        <w:t>.</w:t>
      </w:r>
    </w:p>
  </w:footnote>
  <w:footnote w:id="21">
    <w:p w14:paraId="32C6FD9F" w14:textId="0FEA0BB3" w:rsidR="00D8591E" w:rsidRDefault="00D8591E" w:rsidP="00D8591E">
      <w:pPr>
        <w:pStyle w:val="Textpoznmkypodiarou"/>
        <w:jc w:val="both"/>
      </w:pPr>
      <w:del w:id="27" w:author="Miruška Hrabčáková" w:date="2017-11-03T09:11:00Z">
        <w:r w:rsidRPr="0005646C" w:rsidDel="00A569F0">
          <w:rPr>
            <w:rStyle w:val="Odkaznapoznmkupodiarou"/>
          </w:rPr>
          <w:footnoteRef/>
        </w:r>
        <w:r w:rsidRPr="0005646C" w:rsidDel="00A569F0">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delText>
        </w:r>
      </w:del>
    </w:p>
  </w:footnote>
  <w:footnote w:id="22">
    <w:p w14:paraId="389EE843" w14:textId="172C150F" w:rsidR="00F665A0" w:rsidRPr="0005646C" w:rsidRDefault="00F665A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rsidR="00AC1456">
        <w:t xml:space="preserve"> alebo bodových</w:t>
      </w:r>
      <w:r w:rsidRPr="00A66794">
        <w:t xml:space="preserve"> hodnotiacich kritérií pre posúdenie súladu projektu s HP, RO zaradí takéto kritériá a vyhodnocuje ich v rámci </w:t>
      </w:r>
      <w:r w:rsidR="00AC1456">
        <w:t>spoločného</w:t>
      </w:r>
      <w:r w:rsidRPr="00A66794">
        <w:t xml:space="preserve"> hodnotiaceho hárku. </w:t>
      </w:r>
    </w:p>
  </w:footnote>
  <w:footnote w:id="23">
    <w:p w14:paraId="4341188C" w14:textId="699350D6" w:rsidR="00F665A0" w:rsidRPr="0005646C" w:rsidRDefault="00F665A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24">
    <w:p w14:paraId="41DFD3A3" w14:textId="259C26BD" w:rsidR="00F665A0" w:rsidRPr="0005646C" w:rsidRDefault="00F665A0" w:rsidP="00F665A0">
      <w:pPr>
        <w:pStyle w:val="Textpoznmkypodiarou"/>
        <w:jc w:val="both"/>
      </w:pPr>
      <w:r w:rsidRPr="0005646C">
        <w:rPr>
          <w:rStyle w:val="Odkaznapoznmkupodiarou"/>
        </w:rPr>
        <w:footnoteRef/>
      </w:r>
      <w:r w:rsidRPr="0005646C">
        <w:t xml:space="preserve"> </w:t>
      </w:r>
      <w:r w:rsidR="00AC1456" w:rsidRPr="0005646C">
        <w:t xml:space="preserve">Vyžaduje sa slovný opis </w:t>
      </w:r>
      <w:r w:rsidR="00AC1456">
        <w:t>prezentujúci názor odborného hodnotiteľa v rámci</w:t>
      </w:r>
      <w:r w:rsidR="00AC1456" w:rsidRPr="0005646C">
        <w:t xml:space="preserve"> vyhodnotenia konkrétneho kritéria</w:t>
      </w:r>
      <w:r>
        <w:t>.</w:t>
      </w:r>
    </w:p>
  </w:footnote>
  <w:footnote w:id="25">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6">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A76D1" w14:textId="77777777" w:rsidR="00670D01" w:rsidRDefault="00670D0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1A667B"/>
    <w:rsid w:val="0036736E"/>
    <w:rsid w:val="00373A4D"/>
    <w:rsid w:val="00400865"/>
    <w:rsid w:val="00413947"/>
    <w:rsid w:val="00421A26"/>
    <w:rsid w:val="00460C07"/>
    <w:rsid w:val="004B6CE7"/>
    <w:rsid w:val="0059399A"/>
    <w:rsid w:val="005F088F"/>
    <w:rsid w:val="00670D01"/>
    <w:rsid w:val="00686D17"/>
    <w:rsid w:val="006A1A68"/>
    <w:rsid w:val="006B138C"/>
    <w:rsid w:val="006B7777"/>
    <w:rsid w:val="007411DF"/>
    <w:rsid w:val="00746852"/>
    <w:rsid w:val="00772B0F"/>
    <w:rsid w:val="007A0929"/>
    <w:rsid w:val="007A2C25"/>
    <w:rsid w:val="007C1109"/>
    <w:rsid w:val="008509C4"/>
    <w:rsid w:val="008A2018"/>
    <w:rsid w:val="008B0330"/>
    <w:rsid w:val="009B0740"/>
    <w:rsid w:val="009D496B"/>
    <w:rsid w:val="009E3CC6"/>
    <w:rsid w:val="00A04666"/>
    <w:rsid w:val="00A569F0"/>
    <w:rsid w:val="00A5752A"/>
    <w:rsid w:val="00AC1456"/>
    <w:rsid w:val="00B610FC"/>
    <w:rsid w:val="00B737E5"/>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D1CD425E476E4D9C8B0FA2C4D30C0586"/>
        <w:category>
          <w:name w:val="Všeobecné"/>
          <w:gallery w:val="placeholder"/>
        </w:category>
        <w:types>
          <w:type w:val="bbPlcHdr"/>
        </w:types>
        <w:behaviors>
          <w:behavior w:val="content"/>
        </w:behaviors>
        <w:guid w:val="{6110B59A-BF51-4626-9DD0-F887069257D8}"/>
      </w:docPartPr>
      <w:docPartBody>
        <w:p w:rsidR="001850FC" w:rsidRDefault="00EA6D36" w:rsidP="00EA6D36">
          <w:pPr>
            <w:pStyle w:val="D1CD425E476E4D9C8B0FA2C4D30C0586"/>
          </w:pPr>
          <w:r w:rsidRPr="0037278C">
            <w:rPr>
              <w:rStyle w:val="Zstupntext"/>
            </w:rPr>
            <w:t>Vyberte položku.</w:t>
          </w:r>
        </w:p>
      </w:docPartBody>
    </w:docPart>
    <w:docPart>
      <w:docPartPr>
        <w:name w:val="BD67911411694276BC05483B3006D9CF"/>
        <w:category>
          <w:name w:val="Všeobecné"/>
          <w:gallery w:val="placeholder"/>
        </w:category>
        <w:types>
          <w:type w:val="bbPlcHdr"/>
        </w:types>
        <w:behaviors>
          <w:behavior w:val="content"/>
        </w:behaviors>
        <w:guid w:val="{9E5B22D1-C44F-4E27-831D-2DFB4E6A02F8}"/>
      </w:docPartPr>
      <w:docPartBody>
        <w:p w:rsidR="001850FC" w:rsidRDefault="00EA6D36" w:rsidP="00EA6D36">
          <w:pPr>
            <w:pStyle w:val="BD67911411694276BC05483B3006D9CF"/>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13092704E3CD4358A2C50CBD7CD71A34"/>
        <w:category>
          <w:name w:val="Všeobecné"/>
          <w:gallery w:val="placeholder"/>
        </w:category>
        <w:types>
          <w:type w:val="bbPlcHdr"/>
        </w:types>
        <w:behaviors>
          <w:behavior w:val="content"/>
        </w:behaviors>
        <w:guid w:val="{5A9E74C5-0688-4BC2-8DB4-D30A4D8CDA44}"/>
      </w:docPartPr>
      <w:docPartBody>
        <w:p w:rsidR="001850FC" w:rsidRDefault="00EA6D36" w:rsidP="00EA6D36">
          <w:pPr>
            <w:pStyle w:val="13092704E3CD4358A2C50CBD7CD71A34"/>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C5E17290E4104FE9B29B9637C8C1FB0C"/>
        <w:category>
          <w:name w:val="Všeobecné"/>
          <w:gallery w:val="placeholder"/>
        </w:category>
        <w:types>
          <w:type w:val="bbPlcHdr"/>
        </w:types>
        <w:behaviors>
          <w:behavior w:val="content"/>
        </w:behaviors>
        <w:guid w:val="{3DF7F744-182A-4808-BE34-5F3AE0F97C06}"/>
      </w:docPartPr>
      <w:docPartBody>
        <w:p w:rsidR="001850FC" w:rsidRDefault="00EA6D36" w:rsidP="00EA6D36">
          <w:pPr>
            <w:pStyle w:val="C5E17290E4104FE9B29B9637C8C1FB0C"/>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F25B5"/>
    <w:rsid w:val="00B100A7"/>
    <w:rsid w:val="00BE4F9C"/>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6D36"/>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29C9D-3CC9-42D1-B3D0-84BE4DB581D3}">
  <ds:schemaRefs>
    <ds:schemaRef ds:uri="http://purl.org/dc/terms/"/>
    <ds:schemaRef ds:uri="http://purl.org/dc/elements/1.1/"/>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3.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4A73419-F039-402F-92A1-26BD7A39C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1100</Words>
  <Characters>6273</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27</cp:revision>
  <cp:lastPrinted>2015-10-14T08:15:00Z</cp:lastPrinted>
  <dcterms:created xsi:type="dcterms:W3CDTF">2015-10-14T08:22:00Z</dcterms:created>
  <dcterms:modified xsi:type="dcterms:W3CDTF">2017-11-03T09:18:00Z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